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D832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0F9EC330" w14:textId="77777777" w:rsidR="0058581A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5B9A53EF" w14:textId="336B2AEA" w:rsidR="00790214" w:rsidDel="00C954CA" w:rsidRDefault="009564B6" w:rsidP="00BE18E2">
      <w:pPr>
        <w:spacing w:before="120" w:line="276" w:lineRule="auto"/>
        <w:jc w:val="both"/>
        <w:rPr>
          <w:del w:id="0" w:author="Agnieszka Chlipała" w:date="2023-09-28T11:22:00Z"/>
          <w:rFonts w:ascii="Cambria" w:hAnsi="Cambria"/>
          <w:b/>
          <w:sz w:val="21"/>
          <w:szCs w:val="21"/>
          <w:u w:val="single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E55522" w:rsidRPr="00E55522">
        <w:rPr>
          <w:rFonts w:ascii="Cambria" w:hAnsi="Cambria" w:cs="Arial"/>
          <w:bCs/>
          <w:sz w:val="22"/>
          <w:szCs w:val="22"/>
        </w:rPr>
        <w:t>Nadleśnictwo Wałbrzych z siedzibą w Boguszowie-Gorcach</w:t>
      </w:r>
      <w:r w:rsidRPr="007420CD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z dnia 11 </w:t>
      </w:r>
      <w:r w:rsidRPr="00CA7DA3">
        <w:rPr>
          <w:rFonts w:ascii="Cambria" w:hAnsi="Cambria" w:cs="Arial"/>
          <w:bCs/>
          <w:sz w:val="22"/>
          <w:szCs w:val="22"/>
        </w:rPr>
        <w:t xml:space="preserve">września 2019 r. Prawo zamówień publicznych (tekst jedn. Dz. U. z </w:t>
      </w:r>
      <w:r w:rsidR="008D11B9">
        <w:rPr>
          <w:rFonts w:ascii="Cambria" w:hAnsi="Cambria" w:cs="Arial"/>
          <w:bCs/>
          <w:sz w:val="22"/>
          <w:szCs w:val="22"/>
        </w:rPr>
        <w:t>202</w:t>
      </w:r>
      <w:ins w:id="1" w:author="Agnieszka Chlipała" w:date="2023-09-28T11:21:00Z">
        <w:r w:rsidR="00C954CA">
          <w:rPr>
            <w:rFonts w:ascii="Cambria" w:hAnsi="Cambria" w:cs="Arial"/>
            <w:bCs/>
            <w:sz w:val="22"/>
            <w:szCs w:val="22"/>
          </w:rPr>
          <w:t>3</w:t>
        </w:r>
      </w:ins>
      <w:del w:id="2" w:author="Agnieszka Chlipała" w:date="2023-09-28T11:21:00Z">
        <w:r w:rsidR="008D11B9" w:rsidDel="00C954CA">
          <w:rPr>
            <w:rFonts w:ascii="Cambria" w:hAnsi="Cambria" w:cs="Arial"/>
            <w:bCs/>
            <w:sz w:val="22"/>
            <w:szCs w:val="22"/>
          </w:rPr>
          <w:delText>2</w:delText>
        </w:r>
      </w:del>
      <w:r w:rsidRPr="00CA7DA3">
        <w:rPr>
          <w:rFonts w:ascii="Cambria" w:hAnsi="Cambria" w:cs="Arial"/>
          <w:bCs/>
          <w:sz w:val="22"/>
          <w:szCs w:val="22"/>
        </w:rPr>
        <w:t xml:space="preserve"> r. poz. 1</w:t>
      </w:r>
      <w:ins w:id="3" w:author="Agnieszka Chlipała" w:date="2023-09-28T11:21:00Z">
        <w:r w:rsidR="00C954CA">
          <w:rPr>
            <w:rFonts w:ascii="Cambria" w:hAnsi="Cambria" w:cs="Arial"/>
            <w:bCs/>
            <w:sz w:val="22"/>
            <w:szCs w:val="22"/>
          </w:rPr>
          <w:t>605</w:t>
        </w:r>
      </w:ins>
      <w:del w:id="4" w:author="Agnieszka Chlipała" w:date="2023-09-28T11:21:00Z">
        <w:r w:rsidR="008D11B9" w:rsidDel="00C954CA">
          <w:rPr>
            <w:rFonts w:ascii="Cambria" w:hAnsi="Cambria" w:cs="Arial"/>
            <w:bCs/>
            <w:sz w:val="22"/>
            <w:szCs w:val="22"/>
          </w:rPr>
          <w:delText>710</w:delText>
        </w:r>
      </w:del>
      <w:r w:rsidR="00C41FC3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C41FC3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41FC3">
        <w:rPr>
          <w:rFonts w:ascii="Cambria" w:hAnsi="Cambria" w:cs="Arial"/>
          <w:bCs/>
          <w:sz w:val="22"/>
          <w:szCs w:val="22"/>
        </w:rPr>
        <w:t>. zm.</w:t>
      </w:r>
      <w:r w:rsidR="00DE68EE">
        <w:rPr>
          <w:rFonts w:ascii="Cambria" w:hAnsi="Cambria" w:cs="Arial"/>
          <w:bCs/>
          <w:sz w:val="22"/>
          <w:szCs w:val="22"/>
        </w:rPr>
        <w:t xml:space="preserve"> </w:t>
      </w:r>
      <w:r w:rsidR="00325640">
        <w:rPr>
          <w:rFonts w:ascii="Cambria" w:hAnsi="Cambria" w:cs="Arial"/>
          <w:bCs/>
          <w:sz w:val="22"/>
          <w:szCs w:val="22"/>
        </w:rPr>
        <w:t>– „PZP”</w:t>
      </w:r>
      <w:r w:rsidRPr="00CA7DA3">
        <w:rPr>
          <w:rFonts w:ascii="Cambria" w:hAnsi="Cambria" w:cs="Arial"/>
          <w:bCs/>
          <w:sz w:val="22"/>
          <w:szCs w:val="22"/>
        </w:rPr>
        <w:t>)</w:t>
      </w:r>
      <w:ins w:id="5" w:author="Agnieszka Chlipała" w:date="2023-09-28T11:24:00Z">
        <w:r w:rsidR="00C954CA">
          <w:rPr>
            <w:rFonts w:ascii="Cambria" w:hAnsi="Cambria" w:cs="Arial"/>
            <w:bCs/>
            <w:sz w:val="22"/>
            <w:szCs w:val="22"/>
          </w:rPr>
          <w:t>,</w:t>
        </w:r>
      </w:ins>
      <w:r w:rsidRPr="00CA7DA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pn.</w:t>
      </w:r>
      <w:r w:rsidRPr="00CA7DA3">
        <w:rPr>
          <w:rFonts w:ascii="Cambria" w:hAnsi="Cambria" w:cs="Arial"/>
          <w:bCs/>
          <w:sz w:val="22"/>
          <w:szCs w:val="22"/>
        </w:rPr>
        <w:t xml:space="preserve"> </w:t>
      </w:r>
      <w:ins w:id="6" w:author="Agnieszka Chlipała" w:date="2023-09-28T11:22:00Z">
        <w:r w:rsidR="00C954CA" w:rsidRPr="00C954CA">
          <w:rPr>
            <w:rFonts w:ascii="Cambria" w:hAnsi="Cambria" w:cs="Arial"/>
            <w:b/>
            <w:sz w:val="22"/>
            <w:szCs w:val="22"/>
            <w:rPrChange w:id="7" w:author="Agnieszka Chlipała" w:date="2023-09-28T11:22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t>„Remont drogi leśnej wewnętrznej o nr inwentarzowym 220/643 w Leśnictwie Stare Bogaczowice”</w:t>
        </w:r>
      </w:ins>
      <w:ins w:id="8" w:author="Agnieszka Chlipała" w:date="2023-09-28T11:24:00Z">
        <w:r w:rsidR="00C954CA">
          <w:rPr>
            <w:rFonts w:ascii="Cambria" w:hAnsi="Cambria" w:cs="Arial"/>
            <w:bCs/>
            <w:sz w:val="22"/>
            <w:szCs w:val="22"/>
          </w:rPr>
          <w:t>,</w:t>
        </w:r>
      </w:ins>
      <w:del w:id="9" w:author="Agnieszka Chlipała" w:date="2023-09-28T11:22:00Z">
        <w:r w:rsidR="00790214" w:rsidRPr="00790214" w:rsidDel="00C954CA">
          <w:rPr>
            <w:rFonts w:ascii="Cambria" w:hAnsi="Cambria"/>
            <w:b/>
            <w:sz w:val="21"/>
            <w:szCs w:val="21"/>
            <w:u w:val="single"/>
          </w:rPr>
          <w:delText>„REMONT DROGI LEŚNEJ WEWNĘTRZNEJ O NR INWENTARZOWYM 220/588 W LEŚNICTWIE SOKOŁOWSKO”</w:delText>
        </w:r>
      </w:del>
    </w:p>
    <w:p w14:paraId="63A54339" w14:textId="77777777" w:rsidR="00C954CA" w:rsidRDefault="00C954CA" w:rsidP="00BE18E2">
      <w:pPr>
        <w:spacing w:before="120" w:line="276" w:lineRule="auto"/>
        <w:jc w:val="both"/>
        <w:rPr>
          <w:ins w:id="10" w:author="Agnieszka Chlipała" w:date="2023-09-28T11:22:00Z"/>
          <w:rFonts w:ascii="Cambria" w:hAnsi="Cambria"/>
          <w:b/>
          <w:sz w:val="21"/>
          <w:szCs w:val="21"/>
          <w:u w:val="single"/>
        </w:rPr>
      </w:pPr>
    </w:p>
    <w:p w14:paraId="6BB78C21" w14:textId="4A92EB23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B87C8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E176F9" w14:textId="77777777" w:rsidR="00AC7C96" w:rsidRPr="00B932AE" w:rsidRDefault="00AC7C96" w:rsidP="00AC7C96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bCs/>
          <w:sz w:val="21"/>
          <w:szCs w:val="21"/>
          <w:lang w:eastAsia="en-US"/>
        </w:rPr>
        <w:t>oświadczam, że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:</w:t>
      </w:r>
    </w:p>
    <w:p w14:paraId="299DEA67" w14:textId="77777777" w:rsidR="00AC7C96" w:rsidRPr="00B932AE" w:rsidRDefault="00AC7C96" w:rsidP="00AC7C96">
      <w:pPr>
        <w:suppressAutoHyphens w:val="0"/>
        <w:spacing w:before="120" w:line="240" w:lineRule="exact"/>
        <w:jc w:val="both"/>
        <w:rPr>
          <w:rFonts w:ascii="Cambria" w:eastAsiaTheme="minorHAnsi" w:hAnsi="Cambria" w:cstheme="minorBidi"/>
          <w:bCs/>
          <w:sz w:val="21"/>
          <w:szCs w:val="21"/>
          <w:lang w:eastAsia="en-US"/>
        </w:rPr>
      </w:pPr>
    </w:p>
    <w:p w14:paraId="2A3630E2" w14:textId="77777777" w:rsidR="00AC7C96" w:rsidRPr="00B932AE" w:rsidRDefault="00AC7C96" w:rsidP="00AC7C96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1)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 przeze mnie podmiot nie podlega wykluczeniu z postępowania na podstawie art. 108 ust. 1 pkt 1-6 PZP,</w:t>
      </w:r>
    </w:p>
    <w:p w14:paraId="7BFE222B" w14:textId="77777777" w:rsidR="00AC7C96" w:rsidRPr="00B932AE" w:rsidRDefault="00AC7C96" w:rsidP="00AC7C96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2)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podlegam/reprezentowanym przeze mnie podmiot nie podlega wykluczeniu z postępowania na podstawie art. 109 ust. 1 pkt 1, 4, 8 i 10 PZP,</w:t>
      </w:r>
    </w:p>
    <w:p w14:paraId="0E9C25C1" w14:textId="0DECBE2C" w:rsidR="0058581A" w:rsidRDefault="00AC7C96" w:rsidP="00BF3777">
      <w:pPr>
        <w:spacing w:before="120" w:line="276" w:lineRule="auto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3)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 przeze mnie podmiot nie podlega wykluczeniu z postępowania na podstawie art. 7 ust. 1 pkt 1-3 ustawy z dnia 13 kwietnia 2022 r. o szczególnych rozwiązaniach w zakresie przeciwdziałania wspieraniu agresji na Ukrainę oraz służących ochronie bezpieczeństwa narodowego (</w:t>
      </w:r>
      <w:ins w:id="11" w:author="JiW" w:date="2023-03-07T21:36:00Z">
        <w:r w:rsidR="00FD2E09">
          <w:rPr>
            <w:rFonts w:ascii="Cambria" w:eastAsiaTheme="minorHAnsi" w:hAnsi="Cambria" w:cstheme="minorHAnsi"/>
            <w:bCs/>
            <w:sz w:val="21"/>
            <w:szCs w:val="21"/>
            <w:lang w:eastAsia="en-US"/>
          </w:rPr>
          <w:t xml:space="preserve">tekst jedn. </w:t>
        </w:r>
      </w:ins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Dz. U. z 202</w:t>
      </w:r>
      <w:ins w:id="12" w:author="JiW" w:date="2023-03-07T21:36:00Z">
        <w:r w:rsidR="00FD2E09">
          <w:rPr>
            <w:rFonts w:ascii="Cambria" w:eastAsiaTheme="minorHAnsi" w:hAnsi="Cambria" w:cstheme="minorHAnsi"/>
            <w:bCs/>
            <w:sz w:val="21"/>
            <w:szCs w:val="21"/>
            <w:lang w:eastAsia="en-US"/>
          </w:rPr>
          <w:t>3</w:t>
        </w:r>
      </w:ins>
      <w:del w:id="13" w:author="JiW" w:date="2023-03-07T21:36:00Z">
        <w:r w:rsidRPr="00B932AE" w:rsidDel="00FD2E09">
          <w:rPr>
            <w:rFonts w:ascii="Cambria" w:eastAsiaTheme="minorHAnsi" w:hAnsi="Cambria" w:cstheme="minorHAnsi"/>
            <w:bCs/>
            <w:sz w:val="21"/>
            <w:szCs w:val="21"/>
            <w:lang w:eastAsia="en-US"/>
          </w:rPr>
          <w:delText>2</w:delText>
        </w:r>
      </w:del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 xml:space="preserve"> r. poz</w:t>
      </w:r>
      <w:del w:id="14" w:author="JiW" w:date="2023-03-07T21:37:00Z">
        <w:r w:rsidRPr="00B932AE" w:rsidDel="00FD2E09">
          <w:rPr>
            <w:rFonts w:ascii="Cambria" w:eastAsiaTheme="minorHAnsi" w:hAnsi="Cambria" w:cstheme="minorHAnsi"/>
            <w:bCs/>
            <w:sz w:val="21"/>
            <w:szCs w:val="21"/>
            <w:lang w:eastAsia="en-US"/>
          </w:rPr>
          <w:delText xml:space="preserve">. </w:delText>
        </w:r>
      </w:del>
      <w:ins w:id="15" w:author="JiW" w:date="2023-03-07T21:37:00Z">
        <w:r w:rsidR="00FD2E09" w:rsidRPr="00B932AE">
          <w:rPr>
            <w:rFonts w:ascii="Cambria" w:eastAsiaTheme="minorHAnsi" w:hAnsi="Cambria" w:cstheme="minorHAnsi"/>
            <w:bCs/>
            <w:sz w:val="21"/>
            <w:szCs w:val="21"/>
            <w:lang w:eastAsia="en-US"/>
          </w:rPr>
          <w:t>.</w:t>
        </w:r>
        <w:r w:rsidR="00FD2E09">
          <w:rPr>
            <w:rFonts w:ascii="Cambria" w:eastAsiaTheme="minorHAnsi" w:hAnsi="Cambria" w:cstheme="minorHAnsi"/>
            <w:bCs/>
            <w:sz w:val="21"/>
            <w:szCs w:val="21"/>
            <w:lang w:eastAsia="en-US"/>
          </w:rPr>
          <w:t xml:space="preserve"> 129 z </w:t>
        </w:r>
        <w:proofErr w:type="spellStart"/>
        <w:r w:rsidR="00FD2E09">
          <w:rPr>
            <w:rFonts w:ascii="Cambria" w:eastAsiaTheme="minorHAnsi" w:hAnsi="Cambria" w:cstheme="minorHAnsi"/>
            <w:bCs/>
            <w:sz w:val="21"/>
            <w:szCs w:val="21"/>
            <w:lang w:eastAsia="en-US"/>
          </w:rPr>
          <w:t>późn</w:t>
        </w:r>
        <w:proofErr w:type="spellEnd"/>
        <w:r w:rsidR="00FD2E09">
          <w:rPr>
            <w:rFonts w:ascii="Cambria" w:eastAsiaTheme="minorHAnsi" w:hAnsi="Cambria" w:cstheme="minorHAnsi"/>
            <w:bCs/>
            <w:sz w:val="21"/>
            <w:szCs w:val="21"/>
            <w:lang w:eastAsia="en-US"/>
          </w:rPr>
          <w:t>. zm.</w:t>
        </w:r>
      </w:ins>
      <w:del w:id="16" w:author="JiW" w:date="2023-03-07T21:37:00Z">
        <w:r w:rsidRPr="00B932AE" w:rsidDel="00FD2E09">
          <w:rPr>
            <w:rFonts w:ascii="Cambria" w:eastAsiaTheme="minorHAnsi" w:hAnsi="Cambria" w:cstheme="minorHAnsi"/>
            <w:bCs/>
            <w:sz w:val="21"/>
            <w:szCs w:val="21"/>
            <w:lang w:eastAsia="en-US"/>
          </w:rPr>
          <w:delText>835</w:delText>
        </w:r>
      </w:del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)</w:t>
      </w:r>
      <w:r w:rsidRPr="00B932AE">
        <w:rPr>
          <w:rFonts w:ascii="Cambria" w:eastAsiaTheme="minorHAnsi" w:hAnsi="Cambria" w:cstheme="minorHAns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B932AE">
        <w:rPr>
          <w:rFonts w:ascii="Cambria" w:eastAsiaTheme="minorHAnsi" w:hAnsi="Cambria" w:cstheme="minorHAnsi"/>
          <w:i/>
          <w:iCs/>
          <w:color w:val="222222"/>
          <w:sz w:val="21"/>
          <w:szCs w:val="21"/>
          <w:lang w:eastAsia="en-US"/>
        </w:rPr>
        <w:t>.</w:t>
      </w:r>
      <w:r w:rsidRPr="00B932AE">
        <w:rPr>
          <w:rFonts w:ascii="Cambria" w:eastAsiaTheme="minorHAnsi" w:hAnsi="Cambria" w:cstheme="minorHAnsi"/>
          <w:color w:val="222222"/>
          <w:sz w:val="21"/>
          <w:szCs w:val="21"/>
          <w:lang w:eastAsia="en-US"/>
        </w:rPr>
        <w:t xml:space="preserve"> </w:t>
      </w:r>
    </w:p>
    <w:p w14:paraId="17611F0E" w14:textId="77777777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lastRenderedPageBreak/>
        <w:t>JEŻELI DOTYCZY:</w:t>
      </w:r>
    </w:p>
    <w:p w14:paraId="03F10992" w14:textId="77777777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4, 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485CEE25" w14:textId="77777777" w:rsidR="00AC7C96" w:rsidRPr="00B932AE" w:rsidRDefault="00AC7C96" w:rsidP="00AC7C96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</w:t>
      </w: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</w:t>
      </w:r>
    </w:p>
    <w:p w14:paraId="3028E938" w14:textId="77777777" w:rsidR="00AC7C96" w:rsidRPr="00B932AE" w:rsidRDefault="00AC7C96" w:rsidP="00AC7C96">
      <w:pPr>
        <w:jc w:val="both"/>
        <w:rPr>
          <w:rFonts w:ascii="Cambria" w:eastAsia="Arial" w:hAnsi="Cambria" w:cstheme="minorHAnsi"/>
          <w:sz w:val="21"/>
          <w:szCs w:val="21"/>
          <w:lang w:eastAsia="zh-CN"/>
        </w:rPr>
      </w:pPr>
      <w:r w:rsidRPr="00B932AE">
        <w:rPr>
          <w:rFonts w:ascii="Cambria" w:eastAsia="Arial" w:hAnsi="Cambria" w:cstheme="minorHAnsi"/>
          <w:sz w:val="21"/>
          <w:szCs w:val="21"/>
          <w:lang w:eastAsia="zh-CN"/>
        </w:rPr>
        <w:t>Na potwierdzenie powyższego przedkładam następujące środki dowodowe:</w:t>
      </w:r>
    </w:p>
    <w:p w14:paraId="2C87D2C6" w14:textId="77777777" w:rsidR="00AC7C96" w:rsidRPr="00B932AE" w:rsidRDefault="00AC7C96" w:rsidP="00AC7C96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</w:t>
      </w: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</w:t>
      </w:r>
    </w:p>
    <w:p w14:paraId="7D21A5BD" w14:textId="77777777" w:rsidR="00D44564" w:rsidRPr="00D82ABB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BE18E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77777777" w:rsidR="0058581A" w:rsidRPr="00BF1351" w:rsidRDefault="0058581A" w:rsidP="00BE18E2">
      <w:pPr>
        <w:spacing w:before="120" w:line="276" w:lineRule="auto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2A0255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47011B04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BE18E2">
      <w:pPr>
        <w:spacing w:before="120" w:line="276" w:lineRule="auto"/>
        <w:rPr>
          <w:rFonts w:ascii="Cambria" w:hAnsi="Cambria" w:cs="Arial"/>
          <w:bCs/>
          <w:sz w:val="18"/>
          <w:szCs w:val="18"/>
        </w:rPr>
      </w:pPr>
    </w:p>
    <w:p w14:paraId="24EDFC81" w14:textId="37FFC8C2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bookmarkStart w:id="25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</w:t>
      </w:r>
      <w:del w:id="26" w:author="Agnieszka Chlipała" w:date="2023-03-28T08:19:00Z">
        <w:r w:rsidRPr="0058581A" w:rsidDel="0043526F">
          <w:rPr>
            <w:rFonts w:ascii="Cambria" w:hAnsi="Cambria" w:cs="Arial"/>
            <w:bCs/>
            <w:i/>
            <w:sz w:val="18"/>
            <w:szCs w:val="18"/>
          </w:rPr>
          <w:delText xml:space="preserve"> </w:delText>
        </w:r>
      </w:del>
      <w:r w:rsidRPr="0058581A">
        <w:rPr>
          <w:rFonts w:ascii="Cambria" w:hAnsi="Cambria" w:cs="Arial"/>
          <w:bCs/>
          <w:i/>
          <w:sz w:val="18"/>
          <w:szCs w:val="18"/>
        </w:rPr>
        <w:t xml:space="preserve">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58FCAE43" w14:textId="6AC58301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w postaci elektronicznej </w:t>
      </w:r>
      <w:del w:id="27" w:author="Agnieszka Chlipała" w:date="2023-03-28T08:19:00Z">
        <w:r w:rsidRPr="0058581A" w:rsidDel="0043526F">
          <w:rPr>
            <w:rFonts w:ascii="Cambria" w:hAnsi="Cambria" w:cs="Arial"/>
            <w:bCs/>
            <w:i/>
            <w:sz w:val="18"/>
            <w:szCs w:val="18"/>
          </w:rPr>
          <w:delText xml:space="preserve"> </w:delText>
        </w:r>
      </w:del>
      <w:r w:rsidRPr="0058581A">
        <w:rPr>
          <w:rFonts w:ascii="Cambria" w:hAnsi="Cambria" w:cs="Arial"/>
          <w:bCs/>
          <w:i/>
          <w:sz w:val="18"/>
          <w:szCs w:val="18"/>
        </w:rPr>
        <w:t>opatrzonej podpisem zaufanym</w:t>
      </w:r>
    </w:p>
    <w:p w14:paraId="70B63287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25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18BD5E5B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33D97F88" w14:textId="77777777" w:rsidR="00790244" w:rsidRDefault="00790244" w:rsidP="00BE18E2">
      <w:pPr>
        <w:spacing w:line="276" w:lineRule="auto"/>
      </w:pPr>
    </w:p>
    <w:sectPr w:rsidR="0079024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5E30F" w14:textId="77777777" w:rsidR="00E101CA" w:rsidRDefault="00E101CA">
      <w:r>
        <w:separator/>
      </w:r>
    </w:p>
  </w:endnote>
  <w:endnote w:type="continuationSeparator" w:id="0">
    <w:p w14:paraId="5E8A6935" w14:textId="77777777" w:rsidR="00E101CA" w:rsidRDefault="00E10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50E2E" w:rsidRDefault="00E101C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9021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E101C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6A47A" w14:textId="77777777" w:rsidR="00E101CA" w:rsidRDefault="00E101CA">
      <w:r>
        <w:separator/>
      </w:r>
    </w:p>
  </w:footnote>
  <w:footnote w:type="continuationSeparator" w:id="0">
    <w:p w14:paraId="00CF5D4B" w14:textId="77777777" w:rsidR="00E101CA" w:rsidRDefault="00E101CA">
      <w:r>
        <w:continuationSeparator/>
      </w:r>
    </w:p>
  </w:footnote>
  <w:footnote w:id="1">
    <w:p w14:paraId="6677834D" w14:textId="77777777" w:rsidR="00AC7C96" w:rsidRPr="00596022" w:rsidRDefault="00AC7C96" w:rsidP="00AC7C96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eastAsiaTheme="majorEastAs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11F5145E" w14:textId="77777777" w:rsidR="00AC7C96" w:rsidRPr="00596022" w:rsidRDefault="00AC7C96" w:rsidP="00AC7C96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1B0323" w14:textId="1788619D" w:rsidR="00AC7C96" w:rsidRPr="006D56F6" w:rsidRDefault="00AC7C96" w:rsidP="00AC7C96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ins w:id="17" w:author="JiW" w:date="2023-03-07T21:37:00Z">
        <w:r w:rsidR="00FD2E09">
          <w:rPr>
            <w:rFonts w:ascii="Cambria" w:hAnsi="Cambria"/>
            <w:color w:val="222222"/>
            <w:sz w:val="16"/>
            <w:szCs w:val="16"/>
            <w:lang w:eastAsia="pl-PL"/>
          </w:rPr>
          <w:t xml:space="preserve">tekst jedn. </w:t>
        </w:r>
      </w:ins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Dz. U. z 2022 r. poz. 593 </w:t>
      </w:r>
      <w:ins w:id="18" w:author="JiW" w:date="2023-03-07T21:37:00Z">
        <w:r w:rsidR="00FD2E09">
          <w:rPr>
            <w:rFonts w:ascii="Cambria" w:hAnsi="Cambria"/>
            <w:color w:val="222222"/>
            <w:sz w:val="16"/>
            <w:szCs w:val="16"/>
            <w:lang w:eastAsia="pl-PL"/>
          </w:rPr>
          <w:t xml:space="preserve">z </w:t>
        </w:r>
        <w:proofErr w:type="spellStart"/>
        <w:r w:rsidR="00FD2E09">
          <w:rPr>
            <w:rFonts w:ascii="Cambria" w:hAnsi="Cambria"/>
            <w:color w:val="222222"/>
            <w:sz w:val="16"/>
            <w:szCs w:val="16"/>
            <w:lang w:eastAsia="pl-PL"/>
          </w:rPr>
          <w:t>późn</w:t>
        </w:r>
        <w:proofErr w:type="spellEnd"/>
        <w:r w:rsidR="00FD2E09">
          <w:rPr>
            <w:rFonts w:ascii="Cambria" w:hAnsi="Cambria"/>
            <w:color w:val="222222"/>
            <w:sz w:val="16"/>
            <w:szCs w:val="16"/>
            <w:lang w:eastAsia="pl-PL"/>
          </w:rPr>
          <w:t>. zm.</w:t>
        </w:r>
      </w:ins>
      <w:del w:id="19" w:author="JiW" w:date="2023-03-07T21:37:00Z">
        <w:r w:rsidRPr="00596022" w:rsidDel="00FD2E09">
          <w:rPr>
            <w:rFonts w:ascii="Cambria" w:hAnsi="Cambria"/>
            <w:color w:val="222222"/>
            <w:sz w:val="16"/>
            <w:szCs w:val="16"/>
            <w:lang w:eastAsia="pl-PL"/>
          </w:rPr>
          <w:delText>i 655</w:delText>
        </w:r>
      </w:del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5416E7" w14:textId="09D6370A" w:rsidR="00AC7C96" w:rsidRDefault="00AC7C96" w:rsidP="00AC7C96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ins w:id="20" w:author="JiW" w:date="2023-03-07T21:37:00Z">
        <w:r w:rsidR="005952D2">
          <w:rPr>
            <w:rFonts w:ascii="Cambria" w:hAnsi="Cambria"/>
            <w:color w:val="222222"/>
            <w:sz w:val="16"/>
            <w:szCs w:val="16"/>
            <w:lang w:eastAsia="pl-PL"/>
          </w:rPr>
          <w:t xml:space="preserve">tekst jedn. </w:t>
        </w:r>
      </w:ins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del w:id="21" w:author="JiW" w:date="2023-03-07T21:37:00Z">
        <w:r w:rsidRPr="00596022" w:rsidDel="005952D2">
          <w:rPr>
            <w:rFonts w:ascii="Cambria" w:hAnsi="Cambria"/>
            <w:color w:val="222222"/>
            <w:sz w:val="16"/>
            <w:szCs w:val="16"/>
            <w:lang w:eastAsia="pl-PL"/>
          </w:rPr>
          <w:delText>1</w:delText>
        </w:r>
      </w:del>
      <w:ins w:id="22" w:author="JiW" w:date="2023-03-07T21:37:00Z">
        <w:r w:rsidR="005952D2">
          <w:rPr>
            <w:rFonts w:ascii="Cambria" w:hAnsi="Cambria"/>
            <w:color w:val="222222"/>
            <w:sz w:val="16"/>
            <w:szCs w:val="16"/>
            <w:lang w:eastAsia="pl-PL"/>
          </w:rPr>
          <w:t>3</w:t>
        </w:r>
      </w:ins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ins w:id="23" w:author="JiW" w:date="2023-03-07T21:37:00Z">
        <w:r w:rsidR="005952D2">
          <w:rPr>
            <w:rFonts w:ascii="Cambria" w:hAnsi="Cambria"/>
            <w:color w:val="222222"/>
            <w:sz w:val="16"/>
            <w:szCs w:val="16"/>
            <w:lang w:eastAsia="pl-PL"/>
          </w:rPr>
          <w:t xml:space="preserve">120 z </w:t>
        </w:r>
        <w:proofErr w:type="spellStart"/>
        <w:r w:rsidR="005952D2">
          <w:rPr>
            <w:rFonts w:ascii="Cambria" w:hAnsi="Cambria"/>
            <w:color w:val="222222"/>
            <w:sz w:val="16"/>
            <w:szCs w:val="16"/>
            <w:lang w:eastAsia="pl-PL"/>
          </w:rPr>
          <w:t>późn</w:t>
        </w:r>
        <w:proofErr w:type="spellEnd"/>
        <w:r w:rsidR="005952D2">
          <w:rPr>
            <w:rFonts w:ascii="Cambria" w:hAnsi="Cambria"/>
            <w:color w:val="222222"/>
            <w:sz w:val="16"/>
            <w:szCs w:val="16"/>
            <w:lang w:eastAsia="pl-PL"/>
          </w:rPr>
          <w:t>. zm.</w:t>
        </w:r>
      </w:ins>
      <w:del w:id="24" w:author="JiW" w:date="2023-03-07T21:37:00Z">
        <w:r w:rsidRPr="00596022" w:rsidDel="005952D2">
          <w:rPr>
            <w:rFonts w:ascii="Cambria" w:hAnsi="Cambria"/>
            <w:color w:val="222222"/>
            <w:sz w:val="16"/>
            <w:szCs w:val="16"/>
            <w:lang w:eastAsia="pl-PL"/>
          </w:rPr>
          <w:delText>217, 2105 i 2106</w:delText>
        </w:r>
      </w:del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BBC36" w14:textId="0C890300" w:rsidR="00E55522" w:rsidRDefault="0058581A" w:rsidP="00E55522">
    <w:pPr>
      <w:spacing w:before="120" w:line="276" w:lineRule="auto"/>
      <w:jc w:val="right"/>
      <w:rPr>
        <w:rFonts w:ascii="Cambria" w:hAnsi="Cambria" w:cs="Arial"/>
        <w:b/>
        <w:bCs/>
      </w:rPr>
    </w:pPr>
    <w:r>
      <w:t xml:space="preserve"> </w:t>
    </w:r>
    <w:r w:rsidR="007C2888">
      <w:rPr>
        <w:rFonts w:ascii="Cambria" w:hAnsi="Cambria"/>
        <w:b/>
      </w:rPr>
      <w:t>SA.270.</w:t>
    </w:r>
    <w:ins w:id="28" w:author="Agnieszka Chlipała" w:date="2023-09-28T11:21:00Z">
      <w:r w:rsidR="00C954CA">
        <w:rPr>
          <w:rFonts w:ascii="Cambria" w:hAnsi="Cambria"/>
          <w:b/>
        </w:rPr>
        <w:t>8</w:t>
      </w:r>
    </w:ins>
    <w:del w:id="29" w:author="Agnieszka Chlipała" w:date="2023-09-28T11:21:00Z">
      <w:r w:rsidR="00F67C45" w:rsidDel="00C954CA">
        <w:rPr>
          <w:rFonts w:ascii="Cambria" w:hAnsi="Cambria"/>
          <w:b/>
        </w:rPr>
        <w:delText>1</w:delText>
      </w:r>
    </w:del>
    <w:r w:rsidR="00E55522">
      <w:rPr>
        <w:rFonts w:ascii="Cambria" w:hAnsi="Cambria"/>
        <w:b/>
      </w:rPr>
      <w:t>.202</w:t>
    </w:r>
    <w:r w:rsidR="00F67C45">
      <w:rPr>
        <w:rFonts w:ascii="Cambria" w:hAnsi="Cambria"/>
        <w:b/>
      </w:rPr>
      <w:t>3</w:t>
    </w:r>
    <w:r w:rsidR="00E55522">
      <w:rPr>
        <w:rFonts w:ascii="Cambria" w:hAnsi="Cambria"/>
        <w:b/>
      </w:rPr>
      <w:t xml:space="preserve">                                                                                                            </w:t>
    </w:r>
    <w:r w:rsidR="00E55522">
      <w:rPr>
        <w:rFonts w:ascii="Cambria" w:hAnsi="Cambria" w:cs="Arial"/>
        <w:b/>
        <w:bCs/>
      </w:rPr>
      <w:t>Załącznik nr 2a do SWZ</w:t>
    </w:r>
  </w:p>
  <w:p w14:paraId="2CBFC04F" w14:textId="77777777" w:rsidR="00050E2E" w:rsidRDefault="00E101CA">
    <w:pPr>
      <w:pStyle w:val="Nagwek"/>
    </w:pPr>
  </w:p>
  <w:p w14:paraId="53415018" w14:textId="77777777" w:rsidR="00050E2E" w:rsidRDefault="00E101CA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ieszka Chlipała">
    <w15:presenceInfo w15:providerId="AD" w15:userId="S-1-5-21-1258824510-3303949563-3469234235-110921"/>
  </w15:person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D4F4E"/>
    <w:rsid w:val="000F2D27"/>
    <w:rsid w:val="001401CE"/>
    <w:rsid w:val="0014598D"/>
    <w:rsid w:val="0017394A"/>
    <w:rsid w:val="001B338F"/>
    <w:rsid w:val="00212521"/>
    <w:rsid w:val="00247650"/>
    <w:rsid w:val="002A0255"/>
    <w:rsid w:val="002B1122"/>
    <w:rsid w:val="002F4961"/>
    <w:rsid w:val="00325640"/>
    <w:rsid w:val="0037671E"/>
    <w:rsid w:val="00404B03"/>
    <w:rsid w:val="00414635"/>
    <w:rsid w:val="0043526F"/>
    <w:rsid w:val="0044329C"/>
    <w:rsid w:val="0045311D"/>
    <w:rsid w:val="00476D7D"/>
    <w:rsid w:val="004A7BA3"/>
    <w:rsid w:val="004D3112"/>
    <w:rsid w:val="005034D6"/>
    <w:rsid w:val="005121CD"/>
    <w:rsid w:val="005364BA"/>
    <w:rsid w:val="0058581A"/>
    <w:rsid w:val="005871BF"/>
    <w:rsid w:val="005952D2"/>
    <w:rsid w:val="00614B19"/>
    <w:rsid w:val="00632B72"/>
    <w:rsid w:val="006B3BF9"/>
    <w:rsid w:val="00730552"/>
    <w:rsid w:val="007420CD"/>
    <w:rsid w:val="007455BA"/>
    <w:rsid w:val="00752FE4"/>
    <w:rsid w:val="0078089F"/>
    <w:rsid w:val="00790214"/>
    <w:rsid w:val="00790244"/>
    <w:rsid w:val="007A1D7B"/>
    <w:rsid w:val="007C2888"/>
    <w:rsid w:val="007E4F6B"/>
    <w:rsid w:val="00800D07"/>
    <w:rsid w:val="00892E7B"/>
    <w:rsid w:val="008A437E"/>
    <w:rsid w:val="008A5F61"/>
    <w:rsid w:val="008D11B9"/>
    <w:rsid w:val="008E233F"/>
    <w:rsid w:val="008F4482"/>
    <w:rsid w:val="00907239"/>
    <w:rsid w:val="00922807"/>
    <w:rsid w:val="009303D3"/>
    <w:rsid w:val="009467BB"/>
    <w:rsid w:val="009564B6"/>
    <w:rsid w:val="0097281D"/>
    <w:rsid w:val="009804F2"/>
    <w:rsid w:val="0098690E"/>
    <w:rsid w:val="009916F6"/>
    <w:rsid w:val="009B75CF"/>
    <w:rsid w:val="00AB2EDD"/>
    <w:rsid w:val="00AC7C96"/>
    <w:rsid w:val="00AD2485"/>
    <w:rsid w:val="00B25018"/>
    <w:rsid w:val="00B43EDC"/>
    <w:rsid w:val="00B977C5"/>
    <w:rsid w:val="00BE18E2"/>
    <w:rsid w:val="00BF3777"/>
    <w:rsid w:val="00C41FC3"/>
    <w:rsid w:val="00C73242"/>
    <w:rsid w:val="00C954CA"/>
    <w:rsid w:val="00CA3534"/>
    <w:rsid w:val="00CC380A"/>
    <w:rsid w:val="00D218FC"/>
    <w:rsid w:val="00D321AA"/>
    <w:rsid w:val="00D44564"/>
    <w:rsid w:val="00D8240B"/>
    <w:rsid w:val="00D9380D"/>
    <w:rsid w:val="00DB4D82"/>
    <w:rsid w:val="00DB611E"/>
    <w:rsid w:val="00DD7514"/>
    <w:rsid w:val="00DD75F0"/>
    <w:rsid w:val="00DE68EE"/>
    <w:rsid w:val="00E101CA"/>
    <w:rsid w:val="00E55522"/>
    <w:rsid w:val="00E80627"/>
    <w:rsid w:val="00F60211"/>
    <w:rsid w:val="00F67C45"/>
    <w:rsid w:val="00F82B64"/>
    <w:rsid w:val="00FA60CB"/>
    <w:rsid w:val="00FD2E09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8834F5EC-3162-4038-8EDE-B4DF15A43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55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E5552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paragraph" w:styleId="Poprawka">
    <w:name w:val="Revision"/>
    <w:hidden/>
    <w:uiPriority w:val="99"/>
    <w:semiHidden/>
    <w:rsid w:val="00AC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AC7C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Agnieszka Chlipała</cp:lastModifiedBy>
  <cp:revision>59</cp:revision>
  <dcterms:created xsi:type="dcterms:W3CDTF">2021-02-01T09:54:00Z</dcterms:created>
  <dcterms:modified xsi:type="dcterms:W3CDTF">2023-09-28T09:24:00Z</dcterms:modified>
</cp:coreProperties>
</file>